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46EE1" w14:textId="49B48F7E" w:rsidR="00B6365E" w:rsidRPr="00B6365E" w:rsidDel="00EE5A36" w:rsidRDefault="00B6365E" w:rsidP="00B6365E">
      <w:pPr>
        <w:rPr>
          <w:del w:id="1" w:author="Autore"/>
          <w:rFonts w:ascii="Arial" w:hAnsi="Arial" w:cs="Arial"/>
          <w:b/>
          <w:szCs w:val="20"/>
        </w:rPr>
      </w:pPr>
    </w:p>
    <w:p w14:paraId="2CBC2F07" w14:textId="15812C48" w:rsidR="00B6365E" w:rsidRPr="00B6365E" w:rsidDel="00EE5A36" w:rsidRDefault="00B6365E" w:rsidP="00B6365E">
      <w:pPr>
        <w:pStyle w:val="CLASSIFICAZIONEBODY10"/>
        <w:rPr>
          <w:del w:id="2" w:author="Autore"/>
          <w:rFonts w:ascii="Arial" w:hAnsi="Arial" w:cs="Arial"/>
          <w:szCs w:val="20"/>
        </w:rPr>
      </w:pPr>
      <w:del w:id="3" w:author="Autore">
        <w:r w:rsidRPr="00B6365E" w:rsidDel="00EE5A36">
          <w:rPr>
            <w:rFonts w:ascii="Arial" w:hAnsi="Arial" w:cs="Arial"/>
            <w:szCs w:val="20"/>
          </w:rPr>
          <w:delText xml:space="preserve">CLASSIFICAZIONE DEL DOCUMENTO: </w:delText>
        </w:r>
        <w:r w:rsidR="00614195" w:rsidDel="00EE5A36">
          <w:rPr>
            <w:rFonts w:ascii="Arial" w:hAnsi="Arial" w:cs="Arial"/>
            <w:szCs w:val="20"/>
          </w:rPr>
          <w:delText>AMBITO PUBBLICO</w:delText>
        </w:r>
      </w:del>
    </w:p>
    <w:p w14:paraId="3BAE85DB" w14:textId="77777777" w:rsidR="00B6365E" w:rsidRPr="00B6365E" w:rsidRDefault="00B6365E" w:rsidP="00B6365E">
      <w:pPr>
        <w:rPr>
          <w:rFonts w:ascii="Arial" w:hAnsi="Arial" w:cs="Arial"/>
          <w:szCs w:val="20"/>
        </w:rPr>
      </w:pPr>
    </w:p>
    <w:p w14:paraId="3151ED6A" w14:textId="77777777" w:rsidR="00B6365E" w:rsidRPr="00B6365E" w:rsidRDefault="00B6365E" w:rsidP="00B6365E">
      <w:pPr>
        <w:rPr>
          <w:rFonts w:ascii="Arial" w:hAnsi="Arial" w:cs="Arial"/>
          <w:szCs w:val="20"/>
        </w:rPr>
      </w:pPr>
    </w:p>
    <w:p w14:paraId="2F0DC098" w14:textId="77777777" w:rsidR="00B6365E" w:rsidRPr="00B6365E" w:rsidRDefault="00B6365E" w:rsidP="00B6365E">
      <w:pPr>
        <w:rPr>
          <w:rFonts w:ascii="Arial" w:hAnsi="Arial" w:cs="Arial"/>
          <w:szCs w:val="20"/>
        </w:rPr>
      </w:pPr>
    </w:p>
    <w:p w14:paraId="3DA24CD4" w14:textId="77777777" w:rsidR="00B6365E" w:rsidRPr="00B6365E" w:rsidRDefault="00B6365E" w:rsidP="00B6365E">
      <w:pPr>
        <w:rPr>
          <w:rFonts w:ascii="Arial" w:hAnsi="Arial" w:cs="Arial"/>
          <w:szCs w:val="20"/>
        </w:rPr>
      </w:pPr>
    </w:p>
    <w:p w14:paraId="166A310B" w14:textId="77777777" w:rsidR="00B6365E" w:rsidRPr="00B6365E" w:rsidRDefault="00B6365E" w:rsidP="00B6365E">
      <w:pPr>
        <w:rPr>
          <w:rFonts w:ascii="Arial" w:eastAsia="SimSun" w:hAnsi="Arial" w:cs="Arial"/>
          <w:szCs w:val="20"/>
        </w:rPr>
      </w:pPr>
    </w:p>
    <w:p w14:paraId="0EC8CB0E" w14:textId="72B59848" w:rsidR="00BB0D67" w:rsidRPr="00B6365E" w:rsidRDefault="00BB0D67" w:rsidP="00F773B8">
      <w:pPr>
        <w:pStyle w:val="StileTitolocopertinaCrenatura16pt"/>
        <w:spacing w:line="300" w:lineRule="exact"/>
        <w:rPr>
          <w:rFonts w:ascii="Arial" w:hAnsi="Arial" w:cs="Arial"/>
          <w:sz w:val="20"/>
          <w:szCs w:val="20"/>
        </w:rPr>
      </w:pPr>
      <w:r w:rsidRPr="00B6365E">
        <w:rPr>
          <w:rFonts w:ascii="Arial" w:hAnsi="Arial" w:cs="Arial"/>
          <w:sz w:val="20"/>
          <w:szCs w:val="20"/>
        </w:rPr>
        <w:t xml:space="preserve">ALLEGATO </w:t>
      </w:r>
      <w:r w:rsidR="00F773B8" w:rsidRPr="00B6365E">
        <w:rPr>
          <w:rFonts w:ascii="Arial" w:hAnsi="Arial" w:cs="Arial"/>
          <w:sz w:val="20"/>
          <w:szCs w:val="20"/>
        </w:rPr>
        <w:t xml:space="preserve">N. </w:t>
      </w:r>
      <w:r w:rsidR="00C45B61">
        <w:rPr>
          <w:rFonts w:ascii="Arial" w:hAnsi="Arial" w:cs="Arial"/>
          <w:sz w:val="20"/>
          <w:szCs w:val="20"/>
        </w:rPr>
        <w:t>14</w:t>
      </w:r>
      <w:r w:rsidRPr="00B6365E">
        <w:rPr>
          <w:rFonts w:ascii="Arial" w:hAnsi="Arial" w:cs="Arial"/>
          <w:sz w:val="20"/>
          <w:szCs w:val="20"/>
        </w:rPr>
        <w:t xml:space="preserve"> </w:t>
      </w:r>
      <w:r w:rsidR="005A5D13" w:rsidRPr="00B6365E">
        <w:rPr>
          <w:rFonts w:ascii="Arial" w:hAnsi="Arial" w:cs="Arial"/>
          <w:sz w:val="20"/>
          <w:szCs w:val="20"/>
        </w:rPr>
        <w:t>FACSIMILE dichiarazionI</w:t>
      </w:r>
      <w:r w:rsidRPr="00B6365E">
        <w:rPr>
          <w:rFonts w:ascii="Arial" w:hAnsi="Arial" w:cs="Arial"/>
          <w:sz w:val="20"/>
          <w:szCs w:val="20"/>
        </w:rPr>
        <w:t xml:space="preserve"> titolare effettivo</w:t>
      </w:r>
    </w:p>
    <w:p w14:paraId="4822918E" w14:textId="77777777" w:rsidR="00BB0D67" w:rsidRPr="00B6365E" w:rsidRDefault="00BB0D67" w:rsidP="00BB0D67">
      <w:pPr>
        <w:pStyle w:val="StileTitolocopertinaCrenatura16pt"/>
        <w:spacing w:line="300" w:lineRule="exact"/>
        <w:jc w:val="both"/>
        <w:rPr>
          <w:rFonts w:ascii="Arial" w:hAnsi="Arial" w:cs="Arial"/>
          <w:sz w:val="20"/>
          <w:szCs w:val="20"/>
        </w:rPr>
      </w:pPr>
      <w:r w:rsidRPr="00B6365E">
        <w:rPr>
          <w:rFonts w:ascii="Arial" w:hAnsi="Arial" w:cs="Arial"/>
          <w:sz w:val="20"/>
          <w:szCs w:val="20"/>
        </w:rPr>
        <w:t>RILASCIATo ANCHE AI SENSI DEGLI ARTT. 46 E 47 DEL D.P.R. 445/2000</w:t>
      </w:r>
    </w:p>
    <w:p w14:paraId="7136DAA3" w14:textId="77777777" w:rsidR="00BB0D67" w:rsidRPr="00B6365E" w:rsidRDefault="00BB0D67" w:rsidP="00BB0D67">
      <w:pPr>
        <w:rPr>
          <w:rStyle w:val="Grassettocorsivo"/>
          <w:rFonts w:ascii="Arial" w:hAnsi="Arial" w:cs="Arial"/>
          <w:szCs w:val="20"/>
        </w:rPr>
      </w:pPr>
      <w:r w:rsidRPr="00B636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B6365E" w:rsidRDefault="00BB0D67" w:rsidP="00BB0D67">
      <w:pPr>
        <w:autoSpaceDE/>
        <w:autoSpaceDN/>
        <w:adjustRightInd/>
        <w:outlineLvl w:val="0"/>
        <w:rPr>
          <w:rFonts w:ascii="Arial" w:hAnsi="Arial" w:cs="Arial"/>
          <w:b/>
          <w:bCs/>
          <w:caps/>
          <w:color w:val="0000FF"/>
          <w:kern w:val="32"/>
          <w:szCs w:val="20"/>
        </w:rPr>
      </w:pPr>
    </w:p>
    <w:p w14:paraId="043005DF" w14:textId="77777777" w:rsidR="007F0195" w:rsidRPr="00B6365E" w:rsidRDefault="005621A4" w:rsidP="007F0195">
      <w:pPr>
        <w:autoSpaceDE/>
        <w:autoSpaceDN/>
        <w:adjustRightInd/>
        <w:outlineLvl w:val="0"/>
        <w:rPr>
          <w:rStyle w:val="Grassettocorsivo"/>
          <w:rFonts w:ascii="Arial" w:hAnsi="Arial" w:cs="Arial"/>
          <w:szCs w:val="20"/>
        </w:rPr>
      </w:pPr>
      <w:r w:rsidRPr="00B6365E">
        <w:rPr>
          <w:rStyle w:val="Grassettocorsivo"/>
          <w:rFonts w:ascii="Arial" w:hAnsi="Arial" w:cs="Arial"/>
          <w:szCs w:val="20"/>
        </w:rPr>
        <w:t xml:space="preserve">A – </w:t>
      </w:r>
      <w:r w:rsidR="007F0195" w:rsidRPr="00B6365E">
        <w:rPr>
          <w:rStyle w:val="Grassettocorsivo"/>
          <w:rFonts w:ascii="Arial" w:hAnsi="Arial" w:cs="Arial"/>
          <w:szCs w:val="20"/>
        </w:rPr>
        <w:t>Facsimile</w:t>
      </w:r>
      <w:r w:rsidRPr="00B6365E">
        <w:rPr>
          <w:rStyle w:val="Grassettocorsivo"/>
          <w:rFonts w:ascii="Arial" w:hAnsi="Arial" w:cs="Arial"/>
          <w:szCs w:val="20"/>
        </w:rPr>
        <w:t xml:space="preserve"> Dichiarazione </w:t>
      </w:r>
      <w:r w:rsidR="00E54FBC" w:rsidRPr="00B6365E">
        <w:rPr>
          <w:rStyle w:val="Grassettocorsivo"/>
          <w:rFonts w:ascii="Arial" w:hAnsi="Arial" w:cs="Arial"/>
          <w:szCs w:val="20"/>
        </w:rPr>
        <w:t xml:space="preserve">Dati </w:t>
      </w:r>
      <w:r w:rsidRPr="00B6365E">
        <w:rPr>
          <w:rStyle w:val="Grassettocorsivo"/>
          <w:rFonts w:ascii="Arial" w:hAnsi="Arial" w:cs="Arial"/>
          <w:szCs w:val="20"/>
        </w:rPr>
        <w:t>Titolare Effettivo</w:t>
      </w:r>
    </w:p>
    <w:p w14:paraId="415DF196" w14:textId="77777777" w:rsidR="005621A4" w:rsidRPr="00B6365E" w:rsidRDefault="005621A4" w:rsidP="007F0195">
      <w:pPr>
        <w:autoSpaceDE/>
        <w:autoSpaceDN/>
        <w:adjustRightInd/>
        <w:outlineLvl w:val="0"/>
        <w:rPr>
          <w:rStyle w:val="Grassettocorsivo"/>
          <w:rFonts w:ascii="Arial" w:hAnsi="Arial" w:cs="Arial"/>
          <w:szCs w:val="20"/>
        </w:rPr>
      </w:pPr>
    </w:p>
    <w:p w14:paraId="4C09DC76" w14:textId="77777777" w:rsidR="005621A4" w:rsidRPr="00B6365E" w:rsidRDefault="005621A4" w:rsidP="007F0195">
      <w:pPr>
        <w:autoSpaceDE/>
        <w:autoSpaceDN/>
        <w:adjustRightInd/>
        <w:outlineLvl w:val="0"/>
        <w:rPr>
          <w:rStyle w:val="Grassettocorsivo"/>
          <w:rFonts w:ascii="Arial" w:hAnsi="Arial" w:cs="Arial"/>
          <w:szCs w:val="20"/>
        </w:rPr>
      </w:pPr>
    </w:p>
    <w:p w14:paraId="315B73F5" w14:textId="77777777" w:rsidR="007F0195" w:rsidRPr="00B6365E" w:rsidRDefault="007F0195" w:rsidP="007F0195">
      <w:pPr>
        <w:pStyle w:val="Intestazione"/>
        <w:rPr>
          <w:rFonts w:ascii="Arial" w:hAnsi="Arial" w:cs="Arial"/>
          <w:szCs w:val="20"/>
        </w:rPr>
      </w:pPr>
      <w:r w:rsidRPr="00B6365E">
        <w:rPr>
          <w:rFonts w:ascii="Arial" w:hAnsi="Arial" w:cs="Arial"/>
          <w:szCs w:val="20"/>
        </w:rPr>
        <w:t>Spett.le</w:t>
      </w:r>
    </w:p>
    <w:p w14:paraId="1C7C56B9" w14:textId="77777777" w:rsidR="007F0195" w:rsidRPr="00B6365E" w:rsidRDefault="007F0195" w:rsidP="007F0195">
      <w:pPr>
        <w:pStyle w:val="Intestazione"/>
        <w:rPr>
          <w:rFonts w:ascii="Arial" w:hAnsi="Arial" w:cs="Arial"/>
          <w:b/>
          <w:bCs/>
          <w:szCs w:val="20"/>
        </w:rPr>
      </w:pPr>
      <w:r w:rsidRPr="00B6365E">
        <w:rPr>
          <w:rFonts w:ascii="Arial" w:hAnsi="Arial" w:cs="Arial"/>
          <w:b/>
          <w:bCs/>
          <w:szCs w:val="20"/>
        </w:rPr>
        <w:t>Consip S.p.A.</w:t>
      </w:r>
    </w:p>
    <w:p w14:paraId="6917AD14" w14:textId="77777777" w:rsidR="007F0195" w:rsidRPr="00B6365E" w:rsidRDefault="007F0195" w:rsidP="007F0195">
      <w:pPr>
        <w:rPr>
          <w:rFonts w:ascii="Arial" w:hAnsi="Arial" w:cs="Arial"/>
          <w:szCs w:val="20"/>
        </w:rPr>
      </w:pPr>
    </w:p>
    <w:p w14:paraId="4C57C91B" w14:textId="77777777" w:rsidR="00BB0D67" w:rsidRPr="00B6365E" w:rsidRDefault="00BB0D67" w:rsidP="00BB0D67">
      <w:pPr>
        <w:rPr>
          <w:rStyle w:val="BLOCKBOLD"/>
          <w:rFonts w:ascii="Arial" w:hAnsi="Arial" w:cs="Arial"/>
          <w:u w:val="single"/>
        </w:rPr>
      </w:pPr>
      <w:r w:rsidRPr="00B6365E">
        <w:rPr>
          <w:rStyle w:val="BLOCKBOLD"/>
          <w:rFonts w:ascii="Arial" w:hAnsi="Arial" w:cs="Arial"/>
          <w:u w:val="single"/>
        </w:rPr>
        <w:t xml:space="preserve">dichiarazione </w:t>
      </w:r>
      <w:r w:rsidR="00E54FBC" w:rsidRPr="00B6365E">
        <w:rPr>
          <w:rStyle w:val="BLOCKBOLD"/>
          <w:rFonts w:ascii="Arial" w:hAnsi="Arial" w:cs="Arial"/>
          <w:u w:val="single"/>
        </w:rPr>
        <w:t xml:space="preserve">DATI </w:t>
      </w:r>
      <w:r w:rsidRPr="00B6365E">
        <w:rPr>
          <w:rStyle w:val="BLOCKBOLD"/>
          <w:rFonts w:ascii="Arial" w:hAnsi="Arial" w:cs="Arial"/>
          <w:u w:val="single"/>
        </w:rPr>
        <w:t>titolare effettivo</w:t>
      </w:r>
    </w:p>
    <w:p w14:paraId="5ECAFFC7" w14:textId="04B832E6" w:rsidR="00BB0D67" w:rsidRPr="00B6365E" w:rsidRDefault="00BB0D67" w:rsidP="00BB0D67">
      <w:pPr>
        <w:rPr>
          <w:rStyle w:val="BLOCKBOLD"/>
          <w:rFonts w:ascii="Arial" w:hAnsi="Arial" w:cs="Arial"/>
          <w:color w:val="0000FF"/>
        </w:rPr>
      </w:pPr>
      <w:r w:rsidRPr="00B6365E">
        <w:rPr>
          <w:rFonts w:ascii="Arial" w:hAnsi="Arial" w:cs="Arial"/>
          <w:b/>
          <w:szCs w:val="20"/>
        </w:rPr>
        <w:t xml:space="preserve">ANCHE AI SENSI DEGLI ARTT. 46 E 47 DEL D.P.R. 445/2000 </w:t>
      </w:r>
      <w:r w:rsidR="00DD31CA" w:rsidRPr="00B6365E">
        <w:rPr>
          <w:rStyle w:val="BLOCKBOLD"/>
          <w:rFonts w:ascii="Arial" w:hAnsi="Arial" w:cs="Arial"/>
        </w:rPr>
        <w:t>PER</w:t>
      </w:r>
      <w:r w:rsidRPr="00B6365E">
        <w:rPr>
          <w:rStyle w:val="BLOCKBOLD"/>
          <w:rFonts w:ascii="Arial" w:hAnsi="Arial" w:cs="Arial"/>
        </w:rPr>
        <w:t xml:space="preserve"> </w:t>
      </w:r>
      <w:r w:rsidR="00F773B8" w:rsidRPr="00B6365E">
        <w:rPr>
          <w:rStyle w:val="BLOCKBOLD"/>
          <w:rFonts w:ascii="Arial" w:hAnsi="Arial" w:cs="Arial"/>
        </w:rPr>
        <w:t xml:space="preserve">PARTECIPAZIONE </w:t>
      </w:r>
      <w:r w:rsidRPr="00B6365E">
        <w:rPr>
          <w:rStyle w:val="BLOCKBOLD"/>
          <w:rFonts w:ascii="Arial" w:hAnsi="Arial" w:cs="Arial"/>
        </w:rPr>
        <w:t xml:space="preserve">ALLA GARA </w:t>
      </w:r>
      <w:r w:rsidR="00B839A2" w:rsidRPr="00B839A2">
        <w:rPr>
          <w:rStyle w:val="BLOCKBOLD"/>
          <w:rFonts w:ascii="Arial" w:hAnsi="Arial" w:cs="Arial"/>
        </w:rPr>
        <w:t>A PROCEDURA APERTA PER L’AFFIDAMENTO DI UN ACCORDO QUADRO AVENTE AD OGGETTO LA FORNITURA, MESSA IN ESERCIZIO E MANUTENZIONE DI CENTRALI TELEFONICHE E DI PRODOTTI, E SERVIZI CONNESSI PER LE PUBBLICHE AMMINISTRAZIONI – ID 2857</w:t>
      </w:r>
    </w:p>
    <w:p w14:paraId="2CC34F82" w14:textId="77777777" w:rsidR="00BB0D67" w:rsidRPr="00B6365E" w:rsidRDefault="00BB0D67" w:rsidP="00BB0D67">
      <w:pPr>
        <w:rPr>
          <w:rFonts w:ascii="Arial" w:hAnsi="Arial" w:cs="Arial"/>
          <w:szCs w:val="20"/>
        </w:rPr>
      </w:pPr>
    </w:p>
    <w:p w14:paraId="5BCDFC60" w14:textId="77777777" w:rsidR="00BB0D67" w:rsidRPr="00B6365E" w:rsidRDefault="00BB0D67" w:rsidP="00BB0D67">
      <w:pPr>
        <w:rPr>
          <w:rFonts w:ascii="Arial" w:hAnsi="Arial" w:cs="Arial"/>
          <w:szCs w:val="20"/>
        </w:rPr>
      </w:pPr>
      <w:r w:rsidRPr="00B6365E">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6365E" w:rsidRDefault="00BB0D67" w:rsidP="00BB0D67">
      <w:pPr>
        <w:rPr>
          <w:rFonts w:ascii="Arial" w:hAnsi="Arial" w:cs="Arial"/>
          <w:szCs w:val="20"/>
        </w:rPr>
      </w:pPr>
      <w:r w:rsidRPr="00B6365E">
        <w:rPr>
          <w:rFonts w:ascii="Arial" w:hAnsi="Arial" w:cs="Arial"/>
          <w:szCs w:val="20"/>
        </w:rPr>
        <w:t>(</w:t>
      </w:r>
      <w:r w:rsidRPr="00B6365E">
        <w:rPr>
          <w:rStyle w:val="BLOCKBOLD"/>
          <w:rFonts w:ascii="Arial" w:hAnsi="Arial" w:cs="Arial"/>
          <w:i/>
          <w:color w:val="0000FF"/>
        </w:rPr>
        <w:t xml:space="preserve">indicare una delle forme di </w:t>
      </w:r>
      <w:r w:rsidR="00411E98" w:rsidRPr="00B6365E">
        <w:rPr>
          <w:rStyle w:val="BLOCKBOLD"/>
          <w:rFonts w:ascii="Arial" w:hAnsi="Arial" w:cs="Arial"/>
          <w:i/>
          <w:color w:val="0000FF"/>
        </w:rPr>
        <w:t>partecipazione di cui all’art. 6</w:t>
      </w:r>
      <w:r w:rsidRPr="00B6365E">
        <w:rPr>
          <w:rStyle w:val="BLOCKBOLD"/>
          <w:rFonts w:ascii="Arial" w:hAnsi="Arial" w:cs="Arial"/>
          <w:i/>
          <w:color w:val="0000FF"/>
        </w:rPr>
        <w:t>5, comma 2, del Codice</w:t>
      </w:r>
      <w:r w:rsidRPr="00B6365E">
        <w:rPr>
          <w:rFonts w:ascii="Arial" w:hAnsi="Arial" w:cs="Arial"/>
          <w:szCs w:val="20"/>
        </w:rPr>
        <w:t xml:space="preserve">) </w:t>
      </w:r>
    </w:p>
    <w:p w14:paraId="2D53E848" w14:textId="77777777" w:rsidR="00BB0D67" w:rsidRPr="00B6365E" w:rsidRDefault="00BB0D67" w:rsidP="00BB0D67">
      <w:pPr>
        <w:rPr>
          <w:rFonts w:ascii="Arial" w:hAnsi="Arial" w:cs="Arial"/>
          <w:szCs w:val="20"/>
        </w:rPr>
      </w:pPr>
      <w:r w:rsidRPr="00B6365E">
        <w:rPr>
          <w:rFonts w:ascii="Arial" w:hAnsi="Arial" w:cs="Arial"/>
          <w:szCs w:val="20"/>
        </w:rPr>
        <w:t>di seguito denominato “operatore”</w:t>
      </w:r>
    </w:p>
    <w:p w14:paraId="0702CC4E" w14:textId="77777777" w:rsidR="00BB0D67" w:rsidRPr="00B6365E" w:rsidRDefault="00BB0D67" w:rsidP="00BB0D67">
      <w:pPr>
        <w:rPr>
          <w:rFonts w:ascii="Arial" w:hAnsi="Arial" w:cs="Arial"/>
          <w:szCs w:val="20"/>
        </w:rPr>
      </w:pPr>
      <w:r w:rsidRPr="00B636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6365E" w:rsidRDefault="00BB0D67" w:rsidP="00BB0D67">
      <w:pPr>
        <w:rPr>
          <w:rFonts w:ascii="Arial" w:hAnsi="Arial" w:cs="Arial"/>
          <w:szCs w:val="20"/>
        </w:rPr>
      </w:pPr>
    </w:p>
    <w:p w14:paraId="57432356" w14:textId="77777777" w:rsidR="00BB0D67" w:rsidRPr="00B6365E" w:rsidRDefault="00BB0D67" w:rsidP="00BB0D67">
      <w:pPr>
        <w:jc w:val="center"/>
        <w:rPr>
          <w:rFonts w:ascii="Arial" w:hAnsi="Arial" w:cs="Arial"/>
          <w:b/>
          <w:caps/>
          <w:szCs w:val="20"/>
        </w:rPr>
      </w:pPr>
      <w:r w:rsidRPr="00B6365E">
        <w:rPr>
          <w:rStyle w:val="BLOCKBOLD"/>
          <w:rFonts w:ascii="Arial" w:hAnsi="Arial" w:cs="Arial"/>
        </w:rPr>
        <w:t xml:space="preserve">DICHIARA </w:t>
      </w:r>
    </w:p>
    <w:p w14:paraId="45AF89CF" w14:textId="77777777" w:rsidR="00BB0D67" w:rsidRPr="00B6365E" w:rsidRDefault="00BB0D67" w:rsidP="00BB0D67">
      <w:pPr>
        <w:rPr>
          <w:rFonts w:ascii="Arial" w:hAnsi="Arial" w:cs="Arial"/>
          <w:szCs w:val="20"/>
        </w:rPr>
      </w:pPr>
    </w:p>
    <w:p w14:paraId="7A46B5CB" w14:textId="77777777" w:rsidR="00BB0D67" w:rsidRPr="00B6365E" w:rsidRDefault="00BB0D67" w:rsidP="00BB0D67">
      <w:pPr>
        <w:rPr>
          <w:rFonts w:ascii="Arial" w:hAnsi="Arial" w:cs="Arial"/>
          <w:szCs w:val="20"/>
        </w:rPr>
      </w:pPr>
      <w:r w:rsidRPr="00B6365E">
        <w:rPr>
          <w:rFonts w:ascii="Arial" w:hAnsi="Arial" w:cs="Arial"/>
          <w:szCs w:val="20"/>
        </w:rPr>
        <w:lastRenderedPageBreak/>
        <w:t xml:space="preserve">Che, </w:t>
      </w:r>
      <w:r w:rsidR="008032D6" w:rsidRPr="00B6365E">
        <w:rPr>
          <w:rFonts w:ascii="Arial" w:hAnsi="Arial" w:cs="Arial"/>
          <w:szCs w:val="20"/>
        </w:rPr>
        <w:t>ai sensi dell’art. 20 del Decreto Legislativo 21 novembre 2007, n. 231 e dell’</w:t>
      </w:r>
      <w:r w:rsidRPr="00B6365E">
        <w:rPr>
          <w:rFonts w:ascii="Arial" w:hAnsi="Arial" w:cs="Arial"/>
          <w:szCs w:val="20"/>
        </w:rPr>
        <w:t>articolo 3, punto 6, della direttiva (UE) 2015/849, i dati identificativi dei titolari effettivi</w:t>
      </w:r>
      <w:r w:rsidRPr="00B6365E">
        <w:rPr>
          <w:rStyle w:val="Rimandonotaapidipagina"/>
          <w:rFonts w:ascii="Arial" w:hAnsi="Arial" w:cs="Arial"/>
          <w:szCs w:val="20"/>
        </w:rPr>
        <w:footnoteReference w:id="1"/>
      </w:r>
      <w:r w:rsidRPr="00B6365E">
        <w:rPr>
          <w:rFonts w:ascii="Arial" w:hAnsi="Arial" w:cs="Arial"/>
          <w:szCs w:val="20"/>
        </w:rPr>
        <w:t>, anche eventualmente schermati da società fiduciarie, sono:</w:t>
      </w:r>
    </w:p>
    <w:p w14:paraId="05B926A9" w14:textId="77777777" w:rsidR="00BB0D67" w:rsidRPr="00B6365E" w:rsidRDefault="00BB0D67" w:rsidP="00BB0D67">
      <w:pPr>
        <w:rPr>
          <w:rFonts w:ascii="Arial" w:hAnsi="Arial" w:cs="Arial"/>
          <w:szCs w:val="20"/>
        </w:rPr>
      </w:pPr>
    </w:p>
    <w:p w14:paraId="2B0CC2E4" w14:textId="77777777" w:rsidR="00BB0D67" w:rsidRPr="00B6365E" w:rsidRDefault="00BB0D67" w:rsidP="00BB0D67">
      <w:pPr>
        <w:rPr>
          <w:rFonts w:ascii="Arial" w:hAnsi="Arial" w:cs="Arial"/>
          <w:b/>
          <w:i/>
          <w:szCs w:val="20"/>
          <w:u w:val="single"/>
        </w:rPr>
      </w:pPr>
      <w:r w:rsidRPr="00B6365E">
        <w:rPr>
          <w:rFonts w:ascii="Arial" w:hAnsi="Arial" w:cs="Arial"/>
          <w:b/>
          <w:i/>
          <w:szCs w:val="20"/>
          <w:u w:val="single"/>
        </w:rPr>
        <w:t>Opzione 1</w:t>
      </w:r>
      <w:r w:rsidR="00DC7FE4" w:rsidRPr="00B6365E">
        <w:rPr>
          <w:rFonts w:ascii="Arial" w:hAnsi="Arial" w:cs="Arial"/>
          <w:b/>
          <w:i/>
          <w:szCs w:val="20"/>
          <w:u w:val="single"/>
        </w:rPr>
        <w:t xml:space="preserve"> che ricomprende i criteri “</w:t>
      </w:r>
      <w:r w:rsidR="00DC7FE4" w:rsidRPr="00B6365E">
        <w:rPr>
          <w:rFonts w:ascii="Arial" w:hAnsi="Arial" w:cs="Arial"/>
          <w:b/>
          <w:bCs/>
          <w:i/>
          <w:szCs w:val="20"/>
          <w:u w:val="single"/>
        </w:rPr>
        <w:t>dell’assetto proprietario” o “del controllo”</w:t>
      </w:r>
      <w:r w:rsidRPr="00B6365E">
        <w:rPr>
          <w:rFonts w:ascii="Arial" w:hAnsi="Arial" w:cs="Arial"/>
          <w:b/>
          <w:i/>
          <w:szCs w:val="20"/>
          <w:u w:val="single"/>
        </w:rPr>
        <w:t>:</w:t>
      </w:r>
    </w:p>
    <w:p w14:paraId="239D5FB9"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3FD6B4C"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2C09E933"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134411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56FDCF4" w14:textId="77777777" w:rsidR="00BB0D67" w:rsidRPr="00B6365E" w:rsidRDefault="00BB0D67" w:rsidP="00BB0D67">
      <w:pPr>
        <w:rPr>
          <w:rFonts w:ascii="Arial" w:hAnsi="Arial" w:cs="Arial"/>
          <w:szCs w:val="20"/>
        </w:rPr>
      </w:pPr>
    </w:p>
    <w:p w14:paraId="1F7C572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278BFB77"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03AD5D4"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C2A06D3"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63549A34" w14:textId="77777777" w:rsidR="00BB0D67" w:rsidRPr="00B6365E" w:rsidRDefault="00BB0D67" w:rsidP="00BB0D67">
      <w:pPr>
        <w:pStyle w:val="Paragrafoelenco"/>
        <w:ind w:left="426"/>
        <w:rPr>
          <w:rFonts w:ascii="Arial" w:hAnsi="Arial" w:cs="Arial"/>
          <w:sz w:val="20"/>
          <w:szCs w:val="20"/>
        </w:rPr>
      </w:pPr>
    </w:p>
    <w:p w14:paraId="3FAC96A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6DDD8ACE"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6722F50C"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431FC312"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48B7117" w14:textId="77777777" w:rsidR="00BB0D67" w:rsidRPr="00B6365E" w:rsidRDefault="00BB0D67" w:rsidP="00BB0D67">
      <w:pPr>
        <w:rPr>
          <w:rFonts w:ascii="Arial" w:hAnsi="Arial" w:cs="Arial"/>
          <w:szCs w:val="20"/>
        </w:rPr>
      </w:pPr>
    </w:p>
    <w:p w14:paraId="5E58E306" w14:textId="5E424637" w:rsidR="00BB0D67" w:rsidRPr="00B6365E" w:rsidRDefault="00BB0D67" w:rsidP="00BB0D67">
      <w:pPr>
        <w:rPr>
          <w:rFonts w:ascii="Arial" w:hAnsi="Arial" w:cs="Arial"/>
          <w:b/>
          <w:bCs/>
          <w:szCs w:val="20"/>
        </w:rPr>
      </w:pPr>
      <w:r w:rsidRPr="00B6365E">
        <w:rPr>
          <w:rFonts w:ascii="Arial" w:hAnsi="Arial" w:cs="Arial"/>
          <w:b/>
          <w:i/>
          <w:szCs w:val="20"/>
          <w:u w:val="single"/>
        </w:rPr>
        <w:t xml:space="preserve">Opzione 2 </w:t>
      </w:r>
      <w:r w:rsidR="00051B6C" w:rsidRPr="00B6365E">
        <w:rPr>
          <w:rFonts w:ascii="Arial" w:hAnsi="Arial" w:cs="Arial"/>
          <w:b/>
          <w:bCs/>
          <w:szCs w:val="20"/>
        </w:rPr>
        <w:t xml:space="preserve">“criterio residuale” </w:t>
      </w:r>
      <w:r w:rsidRPr="00B6365E">
        <w:rPr>
          <w:rFonts w:ascii="Arial" w:hAnsi="Arial" w:cs="Arial"/>
          <w:b/>
          <w:bCs/>
          <w:szCs w:val="20"/>
        </w:rPr>
        <w:t>&lt;</w:t>
      </w:r>
      <w:r w:rsidRPr="00B6365E">
        <w:rPr>
          <w:rFonts w:ascii="Arial" w:hAnsi="Arial" w:cs="Arial"/>
          <w:b/>
          <w:bCs/>
          <w:i/>
          <w:iCs/>
          <w:szCs w:val="20"/>
          <w:u w:val="single"/>
        </w:rPr>
        <w:t>scelta riservata ai soli casi in cui vi sia assenza di controllo o di partecipazioni rilevanti nell’impresa</w:t>
      </w:r>
      <w:r w:rsidRPr="00B6365E">
        <w:rPr>
          <w:rFonts w:ascii="Arial" w:hAnsi="Arial" w:cs="Arial"/>
          <w:b/>
          <w:bCs/>
          <w:szCs w:val="20"/>
        </w:rPr>
        <w:t>&gt;:</w:t>
      </w:r>
    </w:p>
    <w:p w14:paraId="130A499B" w14:textId="77777777" w:rsidR="00BB0D67" w:rsidRPr="00B6365E" w:rsidRDefault="00BB0D67" w:rsidP="00BB0D67">
      <w:pPr>
        <w:rPr>
          <w:rFonts w:ascii="Arial" w:hAnsi="Arial" w:cs="Arial"/>
          <w:bCs/>
          <w:szCs w:val="20"/>
        </w:rPr>
      </w:pPr>
      <w:r w:rsidRPr="00B6365E">
        <w:rPr>
          <w:rFonts w:ascii="Arial" w:hAnsi="Arial" w:cs="Arial"/>
          <w:szCs w:val="20"/>
        </w:rPr>
        <w:t xml:space="preserve">Non esiste un titolare effettivo dell’impresa dal momento che trattasi di impresa </w:t>
      </w:r>
      <w:r w:rsidRPr="00B6365E">
        <w:rPr>
          <w:rFonts w:ascii="Arial" w:hAnsi="Arial" w:cs="Arial"/>
          <w:szCs w:val="20"/>
        </w:rPr>
        <w:lastRenderedPageBreak/>
        <w:t xml:space="preserve">quotata/impresa o ad azionariato diffuso, pertanto, </w:t>
      </w:r>
      <w:r w:rsidRPr="00B6365E">
        <w:rPr>
          <w:rFonts w:ascii="Arial" w:hAnsi="Arial" w:cs="Arial"/>
          <w:bCs/>
          <w:szCs w:val="20"/>
        </w:rPr>
        <w:t xml:space="preserve">i titolari effettivi sono individuati nelle </w:t>
      </w:r>
      <w:r w:rsidRPr="00B6365E">
        <w:rPr>
          <w:rFonts w:ascii="Arial" w:hAnsi="Arial" w:cs="Arial"/>
          <w:b/>
          <w:bCs/>
          <w:szCs w:val="20"/>
        </w:rPr>
        <w:t xml:space="preserve">persone fisiche titolari di poteri di amministrazione o direzione dell’impresa </w:t>
      </w:r>
      <w:r w:rsidRPr="00B6365E">
        <w:rPr>
          <w:rFonts w:ascii="Arial" w:hAnsi="Arial" w:cs="Arial"/>
          <w:bCs/>
          <w:szCs w:val="20"/>
        </w:rPr>
        <w:t>di seguito indicate:</w:t>
      </w:r>
    </w:p>
    <w:p w14:paraId="4D6A05AF"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EBEE04B"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BAF6181"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23C7D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05B72AA4" w14:textId="77777777" w:rsidR="00BB0D67" w:rsidRPr="00B6365E" w:rsidRDefault="00BB0D67" w:rsidP="00BB0D67">
      <w:pPr>
        <w:rPr>
          <w:rFonts w:ascii="Arial" w:hAnsi="Arial" w:cs="Arial"/>
          <w:szCs w:val="20"/>
        </w:rPr>
      </w:pPr>
    </w:p>
    <w:p w14:paraId="5EEB84A2"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estremi documento di identità in corso di validità:</w:t>
      </w:r>
    </w:p>
    <w:p w14:paraId="5E2A1751"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Carta d'identità / Patente / Passaporto / Altro (specificare) _____________</w:t>
      </w:r>
    </w:p>
    <w:p w14:paraId="0FCD5CEA"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n.  __________________________________________________________________</w:t>
      </w:r>
    </w:p>
    <w:p w14:paraId="5472325B"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rilasciato il _____________________ da _____________________scadenza _________________</w:t>
      </w:r>
    </w:p>
    <w:p w14:paraId="4EAC8180" w14:textId="77777777" w:rsidR="006B21B6" w:rsidRPr="00B6365E" w:rsidRDefault="006B21B6" w:rsidP="00BB0D67">
      <w:pPr>
        <w:rPr>
          <w:rFonts w:ascii="Arial" w:hAnsi="Arial" w:cs="Arial"/>
          <w:szCs w:val="20"/>
        </w:rPr>
      </w:pPr>
    </w:p>
    <w:p w14:paraId="4AF0E317" w14:textId="77777777" w:rsidR="006B21B6" w:rsidRPr="00B6365E" w:rsidRDefault="006B21B6" w:rsidP="00BB0D67">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644D029" w14:textId="77777777" w:rsidR="006B21B6" w:rsidRPr="00B6365E" w:rsidRDefault="006B21B6" w:rsidP="00BB0D67">
      <w:pPr>
        <w:rPr>
          <w:rFonts w:ascii="Arial" w:hAnsi="Arial" w:cs="Arial"/>
          <w:szCs w:val="20"/>
        </w:rPr>
      </w:pPr>
    </w:p>
    <w:p w14:paraId="68F27076" w14:textId="77777777" w:rsidR="00BB0D67" w:rsidRPr="00B6365E" w:rsidRDefault="00BB0D67" w:rsidP="00BB0D67">
      <w:pPr>
        <w:jc w:val="center"/>
        <w:rPr>
          <w:rFonts w:ascii="Arial" w:hAnsi="Arial" w:cs="Arial"/>
          <w:szCs w:val="20"/>
        </w:rPr>
      </w:pPr>
      <w:r w:rsidRPr="00B6365E">
        <w:rPr>
          <w:rFonts w:ascii="Arial" w:hAnsi="Arial" w:cs="Arial"/>
          <w:szCs w:val="20"/>
        </w:rPr>
        <w:t>* * *</w:t>
      </w:r>
    </w:p>
    <w:p w14:paraId="4574991C" w14:textId="77777777" w:rsidR="00BB0D67" w:rsidRPr="00B6365E" w:rsidRDefault="00BB0D67" w:rsidP="00BB0D67">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252292DA"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3A687A34"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lang w:eastAsia="ar-SA"/>
        </w:rPr>
        <w:t xml:space="preserve">Si impegna, inoltre, </w:t>
      </w:r>
      <w:proofErr w:type="gramStart"/>
      <w:r w:rsidRPr="00B6365E">
        <w:rPr>
          <w:rFonts w:ascii="Arial" w:hAnsi="Arial" w:cs="Arial"/>
          <w:szCs w:val="20"/>
          <w:lang w:eastAsia="ar-SA"/>
        </w:rPr>
        <w:t>ad</w:t>
      </w:r>
      <w:proofErr w:type="gramEnd"/>
      <w:r w:rsidRPr="00B6365E">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6365E" w:rsidRDefault="00BB0D67" w:rsidP="00BB0D67">
      <w:pPr>
        <w:rPr>
          <w:rFonts w:ascii="Arial" w:hAnsi="Arial" w:cs="Arial"/>
          <w:szCs w:val="20"/>
        </w:rPr>
      </w:pPr>
    </w:p>
    <w:p w14:paraId="07C68257" w14:textId="77777777" w:rsidR="00BB0D67" w:rsidRPr="00B6365E" w:rsidRDefault="00BB0D67" w:rsidP="00BB0D67">
      <w:pPr>
        <w:rPr>
          <w:rFonts w:ascii="Arial" w:hAnsi="Arial" w:cs="Arial"/>
          <w:szCs w:val="20"/>
        </w:rPr>
      </w:pPr>
      <w:r w:rsidRPr="00B6365E">
        <w:rPr>
          <w:rFonts w:ascii="Arial" w:hAnsi="Arial" w:cs="Arial"/>
          <w:szCs w:val="20"/>
        </w:rPr>
        <w:t>______, li _________________</w:t>
      </w:r>
    </w:p>
    <w:p w14:paraId="6582F668" w14:textId="77777777" w:rsidR="00BB0D67" w:rsidRPr="00B6365E" w:rsidRDefault="00BB0D67" w:rsidP="00BB0D67">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6C33D376" w14:textId="77777777" w:rsidR="00BB0D67" w:rsidRPr="00B6365E" w:rsidRDefault="00BB0D67" w:rsidP="00BB0D67">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1B445459" w14:textId="27F0EE12" w:rsidR="00B6365E" w:rsidRDefault="00BB0D67" w:rsidP="00BB0D67">
      <w:pPr>
        <w:ind w:left="4956"/>
        <w:rPr>
          <w:rFonts w:ascii="Arial" w:hAnsi="Arial" w:cs="Arial"/>
          <w:szCs w:val="20"/>
        </w:rPr>
      </w:pPr>
      <w:r w:rsidRPr="00B6365E">
        <w:rPr>
          <w:rFonts w:ascii="Arial" w:hAnsi="Arial" w:cs="Arial"/>
          <w:szCs w:val="20"/>
        </w:rPr>
        <w:t xml:space="preserve">(firmato digitalmente)  </w:t>
      </w:r>
      <w:r w:rsidR="00B6365E">
        <w:rPr>
          <w:rFonts w:ascii="Arial" w:hAnsi="Arial" w:cs="Arial"/>
          <w:szCs w:val="20"/>
        </w:rPr>
        <w:br w:type="page"/>
      </w:r>
    </w:p>
    <w:p w14:paraId="268D7065" w14:textId="1F83F1E2" w:rsidR="005621A4" w:rsidRPr="00B6365E" w:rsidRDefault="005621A4" w:rsidP="005621A4">
      <w:pPr>
        <w:autoSpaceDE/>
        <w:autoSpaceDN/>
        <w:adjustRightInd/>
        <w:outlineLvl w:val="0"/>
        <w:rPr>
          <w:rStyle w:val="Grassettocorsivo"/>
          <w:rFonts w:ascii="Arial" w:hAnsi="Arial" w:cs="Arial"/>
          <w:szCs w:val="20"/>
        </w:rPr>
      </w:pPr>
      <w:r w:rsidRPr="00B6365E">
        <w:rPr>
          <w:rStyle w:val="Grassettocorsivo"/>
          <w:rFonts w:ascii="Arial" w:hAnsi="Arial" w:cs="Arial"/>
          <w:szCs w:val="20"/>
        </w:rPr>
        <w:lastRenderedPageBreak/>
        <w:t>B – Facsimile Dichiarazione assenza conflitto di interessi del/i titolare effettivo/i</w:t>
      </w:r>
    </w:p>
    <w:p w14:paraId="5C70AF14" w14:textId="77777777" w:rsidR="005621A4" w:rsidRPr="00B6365E" w:rsidRDefault="005621A4" w:rsidP="005621A4">
      <w:pPr>
        <w:autoSpaceDE/>
        <w:autoSpaceDN/>
        <w:adjustRightInd/>
        <w:outlineLvl w:val="0"/>
        <w:rPr>
          <w:rStyle w:val="Grassettocorsivo"/>
          <w:rFonts w:ascii="Arial" w:hAnsi="Arial" w:cs="Arial"/>
          <w:szCs w:val="20"/>
        </w:rPr>
      </w:pPr>
    </w:p>
    <w:p w14:paraId="69F96BA7" w14:textId="77777777" w:rsidR="005621A4" w:rsidRPr="00B6365E" w:rsidRDefault="005621A4" w:rsidP="005621A4">
      <w:pPr>
        <w:pStyle w:val="Intestazione"/>
        <w:rPr>
          <w:rFonts w:ascii="Arial" w:hAnsi="Arial" w:cs="Arial"/>
          <w:szCs w:val="20"/>
        </w:rPr>
      </w:pPr>
      <w:r w:rsidRPr="00B6365E">
        <w:rPr>
          <w:rFonts w:ascii="Arial" w:hAnsi="Arial" w:cs="Arial"/>
          <w:szCs w:val="20"/>
        </w:rPr>
        <w:t>Spett.le</w:t>
      </w:r>
    </w:p>
    <w:p w14:paraId="20A3DA42" w14:textId="77777777" w:rsidR="005621A4" w:rsidRPr="00B6365E" w:rsidRDefault="005621A4" w:rsidP="005621A4">
      <w:pPr>
        <w:pStyle w:val="Intestazione"/>
        <w:rPr>
          <w:rFonts w:ascii="Arial" w:hAnsi="Arial" w:cs="Arial"/>
          <w:b/>
          <w:bCs/>
          <w:szCs w:val="20"/>
        </w:rPr>
      </w:pPr>
      <w:r w:rsidRPr="00B6365E">
        <w:rPr>
          <w:rFonts w:ascii="Arial" w:hAnsi="Arial" w:cs="Arial"/>
          <w:b/>
          <w:bCs/>
          <w:szCs w:val="20"/>
        </w:rPr>
        <w:t>Consip S.p.A.</w:t>
      </w:r>
    </w:p>
    <w:p w14:paraId="48F8E1BB" w14:textId="77777777" w:rsidR="005621A4" w:rsidRPr="00B6365E" w:rsidRDefault="005621A4" w:rsidP="005621A4">
      <w:pPr>
        <w:rPr>
          <w:rFonts w:ascii="Arial" w:hAnsi="Arial" w:cs="Arial"/>
          <w:szCs w:val="20"/>
        </w:rPr>
      </w:pPr>
    </w:p>
    <w:p w14:paraId="0EF88EEA" w14:textId="77777777" w:rsidR="00F773B8" w:rsidRPr="00B6365E" w:rsidRDefault="00F773B8" w:rsidP="005621A4">
      <w:pPr>
        <w:rPr>
          <w:rFonts w:ascii="Arial" w:hAnsi="Arial" w:cs="Arial"/>
          <w:szCs w:val="20"/>
        </w:rPr>
      </w:pPr>
    </w:p>
    <w:p w14:paraId="708F6186" w14:textId="73BFAF19" w:rsidR="005621A4" w:rsidRPr="00B6365E" w:rsidRDefault="005621A4" w:rsidP="005621A4">
      <w:pPr>
        <w:rPr>
          <w:rStyle w:val="BLOCKBOLD"/>
          <w:rFonts w:ascii="Arial" w:hAnsi="Arial" w:cs="Arial"/>
          <w:u w:val="single"/>
        </w:rPr>
      </w:pPr>
      <w:r w:rsidRPr="00B6365E">
        <w:rPr>
          <w:rStyle w:val="BLOCKBOLD"/>
          <w:rFonts w:ascii="Arial" w:hAnsi="Arial" w:cs="Arial"/>
          <w:u w:val="single"/>
        </w:rPr>
        <w:t xml:space="preserve">dichiarazione ASSENZA CONFLITTO DI INTERESSI DEL/I titolare/I effettivo/I </w:t>
      </w:r>
    </w:p>
    <w:p w14:paraId="479D4C90" w14:textId="5D9148FC" w:rsidR="005621A4" w:rsidRPr="00B6365E" w:rsidRDefault="005621A4" w:rsidP="005621A4">
      <w:pPr>
        <w:rPr>
          <w:rStyle w:val="BLOCKBOLD"/>
          <w:rFonts w:ascii="Arial" w:hAnsi="Arial" w:cs="Arial"/>
          <w:color w:val="0000FF"/>
        </w:rPr>
      </w:pPr>
      <w:r w:rsidRPr="00B6365E">
        <w:rPr>
          <w:rFonts w:ascii="Arial" w:hAnsi="Arial" w:cs="Arial"/>
          <w:b/>
          <w:szCs w:val="20"/>
        </w:rPr>
        <w:t xml:space="preserve">ANCHE AI SENSI DEGLI ARTT. 46 E 47 DEL D.P.R. 445/2000 </w:t>
      </w:r>
      <w:r w:rsidRPr="00B6365E">
        <w:rPr>
          <w:rStyle w:val="BLOCKBOLD"/>
          <w:rFonts w:ascii="Arial" w:hAnsi="Arial" w:cs="Arial"/>
        </w:rPr>
        <w:t xml:space="preserve">PER </w:t>
      </w:r>
      <w:r w:rsidR="00F773B8" w:rsidRPr="00B6365E">
        <w:rPr>
          <w:rStyle w:val="BLOCKBOLD"/>
          <w:rFonts w:ascii="Arial" w:hAnsi="Arial" w:cs="Arial"/>
        </w:rPr>
        <w:t>PARTECIPAZIONE</w:t>
      </w:r>
      <w:r w:rsidRPr="00B6365E">
        <w:rPr>
          <w:rStyle w:val="BLOCKBOLD"/>
          <w:rFonts w:ascii="Arial" w:hAnsi="Arial" w:cs="Arial"/>
        </w:rPr>
        <w:t xml:space="preserve"> ALLA GARA </w:t>
      </w:r>
      <w:r w:rsidR="00183B0E" w:rsidRPr="00B839A2">
        <w:rPr>
          <w:rStyle w:val="BLOCKBOLD"/>
          <w:rFonts w:ascii="Arial" w:hAnsi="Arial" w:cs="Arial"/>
        </w:rPr>
        <w:t>A PROCEDURA APERTA PER L’AFFIDAMENTO DI UN ACCORDO QUADRO AVENTE AD OGGETTO LA FORNITURA, MESSA IN ESERCIZIO E MANUTENZIONE DI CENTRALI TELEFONICHE E DI PRODOTTI, E SERVIZI CONNESSI PER LE PUBBLICHE AMMINISTRAZIONI – ID 2857</w:t>
      </w:r>
    </w:p>
    <w:p w14:paraId="788F05F4" w14:textId="77777777" w:rsidR="005621A4" w:rsidRPr="00B6365E" w:rsidRDefault="005621A4" w:rsidP="005621A4">
      <w:pPr>
        <w:rPr>
          <w:rFonts w:ascii="Arial" w:hAnsi="Arial" w:cs="Arial"/>
          <w:szCs w:val="20"/>
        </w:rPr>
      </w:pPr>
    </w:p>
    <w:p w14:paraId="21E45316" w14:textId="77777777" w:rsidR="005621A4" w:rsidRPr="00B6365E" w:rsidRDefault="005621A4" w:rsidP="005621A4">
      <w:pPr>
        <w:rPr>
          <w:rFonts w:ascii="Arial" w:hAnsi="Arial" w:cs="Arial"/>
          <w:szCs w:val="20"/>
        </w:rPr>
      </w:pPr>
      <w:r w:rsidRPr="00B6365E">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B6365E" w:rsidRDefault="005621A4" w:rsidP="005621A4">
      <w:pPr>
        <w:jc w:val="center"/>
        <w:rPr>
          <w:rFonts w:ascii="Arial" w:hAnsi="Arial" w:cs="Arial"/>
          <w:b/>
          <w:caps/>
          <w:szCs w:val="20"/>
        </w:rPr>
      </w:pPr>
      <w:r w:rsidRPr="00B6365E">
        <w:rPr>
          <w:rStyle w:val="BLOCKBOLD"/>
          <w:rFonts w:ascii="Arial" w:hAnsi="Arial" w:cs="Arial"/>
        </w:rPr>
        <w:t xml:space="preserve">DICHIARA </w:t>
      </w:r>
    </w:p>
    <w:p w14:paraId="02F8FCC2" w14:textId="77777777" w:rsidR="005621A4" w:rsidRPr="00B6365E" w:rsidRDefault="005621A4" w:rsidP="005621A4">
      <w:pPr>
        <w:numPr>
          <w:ilvl w:val="0"/>
          <w:numId w:val="6"/>
        </w:numPr>
        <w:tabs>
          <w:tab w:val="clear" w:pos="786"/>
          <w:tab w:val="num" w:pos="-66"/>
        </w:tabs>
        <w:ind w:left="360"/>
        <w:rPr>
          <w:rFonts w:ascii="Arial" w:hAnsi="Arial" w:cs="Arial"/>
          <w:szCs w:val="20"/>
        </w:rPr>
      </w:pPr>
      <w:r w:rsidRPr="00B6365E">
        <w:rPr>
          <w:rFonts w:ascii="Arial" w:hAnsi="Arial" w:cs="Arial"/>
          <w:szCs w:val="20"/>
        </w:rPr>
        <w:t xml:space="preserve">la </w:t>
      </w:r>
      <w:r w:rsidRPr="00B6365E">
        <w:rPr>
          <w:rFonts w:ascii="Arial" w:hAnsi="Arial" w:cs="Arial"/>
          <w:i/>
          <w:szCs w:val="20"/>
        </w:rPr>
        <w:t>sussistenza/non sussistenza</w:t>
      </w:r>
      <w:r w:rsidRPr="00B6365E">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6365E">
        <w:rPr>
          <w:rFonts w:ascii="Arial" w:hAnsi="Arial" w:cs="Arial"/>
          <w:szCs w:val="20"/>
          <w:vertAlign w:val="superscript"/>
        </w:rPr>
        <w:footnoteReference w:id="2"/>
      </w:r>
      <w:r w:rsidRPr="00B6365E">
        <w:rPr>
          <w:rFonts w:ascii="Arial" w:hAnsi="Arial" w:cs="Arial"/>
          <w:szCs w:val="20"/>
        </w:rPr>
        <w:t>, fornendo in caso di sussistenza, gli elementi utili a consentire la valutazione della stazione appaltante, come nel seguito precisati;</w:t>
      </w:r>
    </w:p>
    <w:p w14:paraId="25055C25" w14:textId="0F6A864A" w:rsidR="005621A4" w:rsidRPr="00B6365E" w:rsidRDefault="005621A4" w:rsidP="005621A4">
      <w:pPr>
        <w:ind w:left="360"/>
        <w:rPr>
          <w:rFonts w:ascii="Arial" w:hAnsi="Arial" w:cs="Arial"/>
          <w:szCs w:val="20"/>
        </w:rPr>
      </w:pPr>
      <w:r w:rsidRPr="00B636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6365E" w:rsidRDefault="005621A4" w:rsidP="005621A4">
      <w:pPr>
        <w:tabs>
          <w:tab w:val="num" w:pos="426"/>
          <w:tab w:val="num" w:pos="567"/>
        </w:tabs>
        <w:rPr>
          <w:rFonts w:ascii="Arial" w:hAnsi="Arial" w:cs="Arial"/>
          <w:szCs w:val="20"/>
        </w:rPr>
      </w:pPr>
    </w:p>
    <w:p w14:paraId="52F76196" w14:textId="77777777" w:rsidR="005621A4" w:rsidRPr="00B6365E" w:rsidRDefault="005621A4" w:rsidP="005621A4">
      <w:pPr>
        <w:numPr>
          <w:ilvl w:val="0"/>
          <w:numId w:val="6"/>
        </w:numPr>
        <w:tabs>
          <w:tab w:val="clear" w:pos="786"/>
          <w:tab w:val="num" w:pos="360"/>
        </w:tabs>
        <w:ind w:left="360"/>
        <w:rPr>
          <w:rFonts w:ascii="Arial" w:hAnsi="Arial" w:cs="Arial"/>
          <w:szCs w:val="20"/>
        </w:rPr>
      </w:pPr>
      <w:r w:rsidRPr="00B6365E">
        <w:rPr>
          <w:rFonts w:ascii="Arial" w:hAnsi="Arial" w:cs="Arial"/>
          <w:szCs w:val="20"/>
        </w:rPr>
        <w:t xml:space="preserve">di impegnarsi a dichiarare la sussistenza di possibili conflitti di interesse rispetto ai Commissari di gara e/o agli altri soggetti che eventualmente interverranno nella procedura </w:t>
      </w:r>
      <w:r w:rsidRPr="00B6365E">
        <w:rPr>
          <w:rFonts w:ascii="Arial" w:hAnsi="Arial" w:cs="Arial"/>
          <w:szCs w:val="20"/>
        </w:rPr>
        <w:lastRenderedPageBreak/>
        <w:t>di gara successivamente alla presentazione dell’offerta (i cui nomi saranno pubblicati a norma di legge), fornendo gli elementi utili a consentire la valutazione della stazione appaltante.</w:t>
      </w:r>
    </w:p>
    <w:p w14:paraId="7767893C" w14:textId="77777777" w:rsidR="005621A4" w:rsidRPr="00B6365E" w:rsidRDefault="005621A4" w:rsidP="005621A4">
      <w:pPr>
        <w:rPr>
          <w:rFonts w:ascii="Arial" w:hAnsi="Arial" w:cs="Arial"/>
          <w:szCs w:val="20"/>
        </w:rPr>
      </w:pPr>
    </w:p>
    <w:p w14:paraId="5A08C984" w14:textId="77777777" w:rsidR="005621A4" w:rsidRPr="00B6365E" w:rsidRDefault="005621A4" w:rsidP="005621A4">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E27BD93" w14:textId="77777777" w:rsidR="005621A4" w:rsidRPr="00B6365E" w:rsidRDefault="005621A4" w:rsidP="005621A4">
      <w:pPr>
        <w:jc w:val="center"/>
        <w:rPr>
          <w:rFonts w:ascii="Arial" w:hAnsi="Arial" w:cs="Arial"/>
          <w:szCs w:val="20"/>
        </w:rPr>
      </w:pPr>
      <w:r w:rsidRPr="00B6365E">
        <w:rPr>
          <w:rFonts w:ascii="Arial" w:hAnsi="Arial" w:cs="Arial"/>
          <w:szCs w:val="20"/>
        </w:rPr>
        <w:t>* * *</w:t>
      </w:r>
    </w:p>
    <w:p w14:paraId="252D2006" w14:textId="77777777" w:rsidR="00F773B8" w:rsidRPr="00B6365E" w:rsidRDefault="00F773B8" w:rsidP="00F773B8">
      <w:pPr>
        <w:rPr>
          <w:rFonts w:ascii="Arial" w:hAnsi="Arial" w:cs="Arial"/>
          <w:szCs w:val="20"/>
        </w:rPr>
      </w:pPr>
      <w:r w:rsidRPr="00B6365E">
        <w:rPr>
          <w:rFonts w:ascii="Arial" w:hAnsi="Arial" w:cs="Arial"/>
          <w:szCs w:val="20"/>
        </w:rPr>
        <w:t>Si allega copia dei documenti di identità e dei codici fiscali del/i titolare/i effettivo/i.</w:t>
      </w:r>
    </w:p>
    <w:p w14:paraId="4F325348" w14:textId="77777777" w:rsidR="005621A4" w:rsidRPr="00B6365E" w:rsidRDefault="005621A4" w:rsidP="005621A4">
      <w:pPr>
        <w:rPr>
          <w:rFonts w:ascii="Arial" w:hAnsi="Arial" w:cs="Arial"/>
          <w:szCs w:val="20"/>
        </w:rPr>
      </w:pPr>
    </w:p>
    <w:p w14:paraId="373E5063" w14:textId="77777777" w:rsidR="005621A4" w:rsidRPr="00B6365E" w:rsidRDefault="005621A4" w:rsidP="005621A4">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6C9EC13A"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2167B10E"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lang w:eastAsia="ar-SA"/>
        </w:rPr>
        <w:t xml:space="preserve">Si impegna, inoltre, </w:t>
      </w:r>
      <w:proofErr w:type="gramStart"/>
      <w:r w:rsidRPr="00B6365E">
        <w:rPr>
          <w:rFonts w:ascii="Arial" w:hAnsi="Arial" w:cs="Arial"/>
          <w:szCs w:val="20"/>
          <w:lang w:eastAsia="ar-SA"/>
        </w:rPr>
        <w:t>ad</w:t>
      </w:r>
      <w:proofErr w:type="gramEnd"/>
      <w:r w:rsidRPr="00B6365E">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6365E" w:rsidRDefault="005621A4" w:rsidP="005621A4">
      <w:pPr>
        <w:rPr>
          <w:rFonts w:ascii="Arial" w:hAnsi="Arial" w:cs="Arial"/>
          <w:szCs w:val="20"/>
        </w:rPr>
      </w:pPr>
    </w:p>
    <w:p w14:paraId="7896BE58" w14:textId="77777777" w:rsidR="005621A4" w:rsidRPr="00B6365E" w:rsidRDefault="005621A4" w:rsidP="005621A4">
      <w:pPr>
        <w:rPr>
          <w:rFonts w:ascii="Arial" w:hAnsi="Arial" w:cs="Arial"/>
          <w:szCs w:val="20"/>
        </w:rPr>
      </w:pPr>
      <w:r w:rsidRPr="00B6365E">
        <w:rPr>
          <w:rFonts w:ascii="Arial" w:hAnsi="Arial" w:cs="Arial"/>
          <w:szCs w:val="20"/>
        </w:rPr>
        <w:t>______, li _________________</w:t>
      </w:r>
    </w:p>
    <w:p w14:paraId="4A112DC7" w14:textId="77777777" w:rsidR="005621A4" w:rsidRPr="00B6365E" w:rsidRDefault="005621A4" w:rsidP="005621A4">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10161638" w14:textId="77777777" w:rsidR="005621A4" w:rsidRPr="00B6365E" w:rsidRDefault="005621A4" w:rsidP="005621A4">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3A5F1D8A" w14:textId="77777777" w:rsidR="005621A4" w:rsidRPr="00B6365E" w:rsidRDefault="005621A4" w:rsidP="005621A4">
      <w:pPr>
        <w:ind w:left="4956"/>
        <w:rPr>
          <w:rFonts w:ascii="Arial" w:hAnsi="Arial" w:cs="Arial"/>
          <w:szCs w:val="20"/>
        </w:rPr>
      </w:pPr>
      <w:r w:rsidRPr="00B6365E">
        <w:rPr>
          <w:rFonts w:ascii="Arial" w:hAnsi="Arial" w:cs="Arial"/>
          <w:szCs w:val="20"/>
        </w:rPr>
        <w:t xml:space="preserve">(firmato digitalmente)  </w:t>
      </w:r>
    </w:p>
    <w:p w14:paraId="6DFCFDA3" w14:textId="77777777" w:rsidR="005621A4" w:rsidRPr="00B6365E" w:rsidRDefault="005621A4" w:rsidP="005621A4">
      <w:pPr>
        <w:rPr>
          <w:rFonts w:ascii="Arial" w:hAnsi="Arial" w:cs="Arial"/>
          <w:szCs w:val="20"/>
        </w:rPr>
      </w:pPr>
    </w:p>
    <w:p w14:paraId="1D9B537F" w14:textId="77777777" w:rsidR="005621A4" w:rsidRPr="00B6365E" w:rsidRDefault="005621A4">
      <w:pPr>
        <w:rPr>
          <w:rFonts w:ascii="Arial" w:hAnsi="Arial" w:cs="Arial"/>
          <w:szCs w:val="20"/>
        </w:rPr>
      </w:pPr>
    </w:p>
    <w:sectPr w:rsidR="005621A4" w:rsidRPr="00B6365E" w:rsidSect="00B2085E">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FD99D" w14:textId="77777777" w:rsidR="00837551" w:rsidRDefault="00837551" w:rsidP="007F0195">
      <w:pPr>
        <w:spacing w:line="240" w:lineRule="auto"/>
      </w:pPr>
      <w:r>
        <w:separator/>
      </w:r>
    </w:p>
  </w:endnote>
  <w:endnote w:type="continuationSeparator" w:id="0">
    <w:p w14:paraId="0C5C5754" w14:textId="77777777" w:rsidR="00837551" w:rsidRDefault="0083755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2144D" w14:textId="77777777" w:rsidR="00EE5A36" w:rsidRDefault="00EE5A36" w:rsidP="00EE5A3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15F0A" w14:textId="77777777" w:rsidR="00EE5A36" w:rsidRPr="00EE5A36" w:rsidRDefault="00EE5A36" w:rsidP="00EE5A36">
    <w:pPr>
      <w:pStyle w:val="Pidipagina"/>
      <w:rPr>
        <w:ins w:id="5" w:author="Autore"/>
        <w:rFonts w:ascii="Arial" w:hAnsi="Arial" w:cs="Arial"/>
        <w:bCs/>
        <w:sz w:val="16"/>
        <w:szCs w:val="16"/>
      </w:rPr>
    </w:pPr>
    <w:bookmarkStart w:id="6" w:name="_Hlk209540117"/>
    <w:ins w:id="7" w:author="Autore">
      <w:r w:rsidRPr="00EE5A36">
        <w:rPr>
          <w:rFonts w:ascii="Arial" w:hAnsi="Arial" w:cs="Arial"/>
          <w:bCs/>
          <w:sz w:val="16"/>
          <w:szCs w:val="16"/>
        </w:rPr>
        <w:t>Moduli di dichiarazione - Gara a procedura aperta per l’affidamento di un accordo quadro avente ad oggetto la fornitura, messa in esercizio e manutenzione di centrali telefoniche e di prodotti, e servizi connessi per le pubbliche amministrazioni – ID 2857.</w:t>
      </w:r>
    </w:ins>
  </w:p>
  <w:p w14:paraId="66FFF93E" w14:textId="05F27AA5" w:rsidR="009C1C72" w:rsidRPr="00EF1691" w:rsidDel="00EE5A36" w:rsidRDefault="009C1C72" w:rsidP="00B6365E">
    <w:pPr>
      <w:pStyle w:val="CLASSIFICAZIONEBODY10"/>
      <w:pBdr>
        <w:top w:val="single" w:sz="4" w:space="1" w:color="auto"/>
      </w:pBdr>
      <w:spacing w:after="0"/>
      <w:rPr>
        <w:del w:id="8" w:author="Autore"/>
        <w:rFonts w:ascii="Arial" w:hAnsi="Arial" w:cs="Arial"/>
        <w:b w:val="0"/>
        <w:bCs/>
        <w:sz w:val="16"/>
        <w:szCs w:val="16"/>
      </w:rPr>
    </w:pPr>
    <w:del w:id="9" w:author="Autore">
      <w:r w:rsidRPr="009C1C72" w:rsidDel="00EE5A36">
        <w:rPr>
          <w:rFonts w:ascii="Arial" w:hAnsi="Arial" w:cs="Arial"/>
          <w:bCs/>
          <w:sz w:val="16"/>
          <w:szCs w:val="16"/>
        </w:rPr>
        <w:delText>Classificazione Consip: Ambito Pubblico</w:delText>
      </w:r>
    </w:del>
  </w:p>
  <w:p w14:paraId="208E51FD" w14:textId="46B0250E" w:rsidR="00750C11" w:rsidRPr="00EF1691" w:rsidDel="00EE5A36" w:rsidRDefault="00750C11" w:rsidP="00EE5A36">
    <w:pPr>
      <w:pStyle w:val="Pidipagina"/>
      <w:rPr>
        <w:del w:id="10" w:author="Autore"/>
        <w:rStyle w:val="Numeropagina"/>
        <w:rFonts w:ascii="Arial" w:hAnsi="Arial" w:cs="Arial"/>
      </w:rPr>
      <w:pPrChange w:id="11" w:author="Filippone Giovanna" w:date="2025-11-12T09:58:00Z" w16du:dateUtc="2025-11-12T08:58:00Z">
        <w:pPr>
          <w:pStyle w:val="Pidipagina"/>
          <w:jc w:val="both"/>
        </w:pPr>
      </w:pPrChange>
    </w:pPr>
    <w:del w:id="12" w:author="Autore">
      <w:r w:rsidRPr="00EF1691" w:rsidDel="00EE5A36">
        <w:delText>Gara a procedura aperta ai sensi del D.</w:delText>
      </w:r>
      <w:r w:rsidR="00B6365E" w:rsidRPr="00EF1691" w:rsidDel="00EE5A36">
        <w:delText xml:space="preserve"> </w:delText>
      </w:r>
      <w:r w:rsidRPr="00EF1691" w:rsidDel="00EE5A36">
        <w:delText>Lgs</w:delText>
      </w:r>
      <w:r w:rsidR="00B6365E" w:rsidRPr="00EF1691" w:rsidDel="00EE5A36">
        <w:delText>.</w:delText>
      </w:r>
      <w:r w:rsidRPr="00EF1691" w:rsidDel="00EE5A36">
        <w:delText xml:space="preserve"> </w:delText>
      </w:r>
      <w:r w:rsidR="00172D0D" w:rsidRPr="00EF1691" w:rsidDel="00EE5A36">
        <w:delText>36</w:delText>
      </w:r>
      <w:r w:rsidRPr="00EF1691" w:rsidDel="00EE5A36">
        <w:delText>/20</w:delText>
      </w:r>
      <w:r w:rsidR="00172D0D" w:rsidRPr="00EF1691" w:rsidDel="00EE5A36">
        <w:delText>23</w:delText>
      </w:r>
      <w:r w:rsidR="00B6365E" w:rsidRPr="00EF1691" w:rsidDel="00EE5A36">
        <w:delText xml:space="preserve"> </w:delText>
      </w:r>
      <w:r w:rsidRPr="00EF1691" w:rsidDel="00EE5A36">
        <w:rPr>
          <w:rStyle w:val="CorsivorossoCarattere"/>
          <w:rFonts w:ascii="Arial" w:hAnsi="Arial" w:cs="Arial"/>
          <w:sz w:val="16"/>
          <w:szCs w:val="16"/>
        </w:rPr>
        <w:delText xml:space="preserve">                  </w:delText>
      </w:r>
    </w:del>
  </w:p>
  <w:bookmarkEnd w:id="6"/>
  <w:p w14:paraId="0EEC15C7" w14:textId="6E58AC92" w:rsidR="00750C11" w:rsidRPr="00EF1691" w:rsidDel="00EE5A36" w:rsidRDefault="00750C11" w:rsidP="00EE5A36">
    <w:pPr>
      <w:pStyle w:val="Pidipagina"/>
      <w:rPr>
        <w:del w:id="13" w:author="Autore"/>
      </w:rPr>
      <w:pPrChange w:id="14" w:author="Filippone Giovanna" w:date="2025-11-12T09:58:00Z" w16du:dateUtc="2025-11-12T08:58:00Z">
        <w:pPr>
          <w:pStyle w:val="Pidipagina"/>
          <w:jc w:val="both"/>
        </w:pPr>
      </w:pPrChange>
    </w:pPr>
    <w:del w:id="15" w:author="Autore">
      <w:r w:rsidRPr="00EF1691" w:rsidDel="00EE5A36">
        <w:delText xml:space="preserve">Allegato </w:delText>
      </w:r>
      <w:r w:rsidR="00A517D8" w:rsidDel="00EE5A36">
        <w:delText>14</w:delText>
      </w:r>
      <w:r w:rsidRPr="00EF1691" w:rsidDel="00EE5A36">
        <w:delText xml:space="preserve"> – Dichiarazione titolare effettivo</w:delText>
      </w:r>
    </w:del>
  </w:p>
  <w:p w14:paraId="120C35FB" w14:textId="55EB1CBA" w:rsidR="007B7891" w:rsidRPr="00B6365E" w:rsidRDefault="007F0195" w:rsidP="00EE5A36">
    <w:pPr>
      <w:pStyle w:val="Pidipagina"/>
    </w:pPr>
    <w:r w:rsidRPr="00B6365E">
      <w:fldChar w:fldCharType="begin"/>
    </w:r>
    <w:r w:rsidRPr="00B6365E">
      <w:instrText>PAGE   \* MERGEFORMAT</w:instrText>
    </w:r>
    <w:r w:rsidRPr="00B6365E">
      <w:fldChar w:fldCharType="separate"/>
    </w:r>
    <w:r w:rsidR="00DD31CA" w:rsidRPr="00B6365E">
      <w:rPr>
        <w:noProof/>
      </w:rPr>
      <w:t>2</w:t>
    </w:r>
    <w:r w:rsidRPr="00B6365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35EA2" w14:textId="77777777" w:rsidR="00EE5A36" w:rsidRPr="00EE5A36" w:rsidRDefault="00EE5A36" w:rsidP="00EE5A36">
    <w:pPr>
      <w:pStyle w:val="Pidipagina"/>
      <w:rPr>
        <w:ins w:id="17" w:author="Autore"/>
      </w:rPr>
    </w:pPr>
    <w:ins w:id="18" w:author="Autore">
      <w:r w:rsidRPr="00EE5A36">
        <w:t>Moduli di dichiarazione - Gara a procedura aperta per l’affidamento di un accordo quadro avente ad oggetto la fornitura, messa in esercizio e manutenzione di centrali telefoniche e di prodotti, e servizi connessi per le pubbliche amministrazioni – ID 2857.</w:t>
      </w:r>
    </w:ins>
  </w:p>
  <w:p w14:paraId="48AFD416" w14:textId="3F3271E2" w:rsidR="009C1C72" w:rsidRPr="00EF1691" w:rsidDel="00EE5A36" w:rsidRDefault="009C1C72" w:rsidP="00EE5A36">
    <w:pPr>
      <w:pStyle w:val="Pidipagina"/>
      <w:rPr>
        <w:del w:id="19" w:author="Autore"/>
        <w:b/>
      </w:rPr>
      <w:pPrChange w:id="20" w:author="Filippone Giovanna" w:date="2025-11-12T09:58:00Z" w16du:dateUtc="2025-11-12T08:58:00Z">
        <w:pPr>
          <w:pStyle w:val="CLASSIFICAZIONEBODY10"/>
          <w:pBdr>
            <w:top w:val="single" w:sz="4" w:space="1" w:color="auto"/>
          </w:pBdr>
          <w:spacing w:after="0"/>
        </w:pPr>
      </w:pPrChange>
    </w:pPr>
    <w:del w:id="21" w:author="Autore">
      <w:r w:rsidRPr="009C1C72" w:rsidDel="00EE5A36">
        <w:delText>Classificazione Consip: Ambito Pubblico</w:delText>
      </w:r>
    </w:del>
  </w:p>
  <w:p w14:paraId="1C682BB5" w14:textId="1BF335EB" w:rsidR="009C1C72" w:rsidRPr="00EF1691" w:rsidDel="00EE5A36" w:rsidRDefault="009C1C72" w:rsidP="00EE5A36">
    <w:pPr>
      <w:pStyle w:val="Pidipagina"/>
      <w:rPr>
        <w:del w:id="22" w:author="Autore"/>
        <w:rStyle w:val="Numeropagina"/>
        <w:rFonts w:ascii="Arial" w:hAnsi="Arial" w:cs="Arial"/>
      </w:rPr>
      <w:pPrChange w:id="23" w:author="Filippone Giovanna" w:date="2025-11-12T09:58:00Z" w16du:dateUtc="2025-11-12T08:58:00Z">
        <w:pPr>
          <w:pStyle w:val="Pidipagina"/>
          <w:jc w:val="both"/>
        </w:pPr>
      </w:pPrChange>
    </w:pPr>
    <w:del w:id="24" w:author="Autore">
      <w:r w:rsidRPr="00EF1691" w:rsidDel="00EE5A36">
        <w:delText xml:space="preserve">Gara a procedura aperta ai sensi del D. Lgs. 36/2023 </w:delText>
      </w:r>
      <w:r w:rsidRPr="00EF1691" w:rsidDel="00EE5A36">
        <w:rPr>
          <w:rStyle w:val="CorsivorossoCarattere"/>
          <w:rFonts w:ascii="Arial" w:hAnsi="Arial" w:cs="Arial"/>
          <w:sz w:val="16"/>
          <w:szCs w:val="16"/>
        </w:rPr>
        <w:delText xml:space="preserve">                  </w:delText>
      </w:r>
    </w:del>
  </w:p>
  <w:p w14:paraId="63617ED1" w14:textId="01A7B0B9" w:rsidR="009C1C72" w:rsidRPr="00EF1691" w:rsidDel="00EE5A36" w:rsidRDefault="009C1C72" w:rsidP="00EE5A36">
    <w:pPr>
      <w:pStyle w:val="Pidipagina"/>
      <w:rPr>
        <w:del w:id="25" w:author="Autore"/>
      </w:rPr>
      <w:pPrChange w:id="26" w:author="Filippone Giovanna" w:date="2025-11-12T09:58:00Z" w16du:dateUtc="2025-11-12T08:58:00Z">
        <w:pPr>
          <w:pStyle w:val="Pidipagina"/>
          <w:jc w:val="both"/>
        </w:pPr>
      </w:pPrChange>
    </w:pPr>
    <w:del w:id="27" w:author="Autore">
      <w:r w:rsidRPr="00EF1691" w:rsidDel="00EE5A36">
        <w:delText xml:space="preserve">Allegato </w:delText>
      </w:r>
      <w:r w:rsidDel="00EE5A36">
        <w:delText>14</w:delText>
      </w:r>
      <w:r w:rsidRPr="00EF1691" w:rsidDel="00EE5A36">
        <w:delText xml:space="preserve"> – Dichiarazione titolare effettivo</w:delText>
      </w:r>
    </w:del>
  </w:p>
  <w:p w14:paraId="24537CF7" w14:textId="77777777" w:rsidR="009C1C72" w:rsidRPr="009C1C72" w:rsidRDefault="009C1C72" w:rsidP="00EE5A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297E9" w14:textId="77777777" w:rsidR="00837551" w:rsidRDefault="00837551" w:rsidP="007F0195">
      <w:pPr>
        <w:spacing w:line="240" w:lineRule="auto"/>
      </w:pPr>
      <w:r>
        <w:separator/>
      </w:r>
    </w:p>
  </w:footnote>
  <w:footnote w:type="continuationSeparator" w:id="0">
    <w:p w14:paraId="10C01C46" w14:textId="77777777" w:rsidR="00837551" w:rsidRDefault="00837551"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0957D8A0" w:rsidR="0020189B" w:rsidRDefault="00B6365E" w:rsidP="00172D0D">
    <w:pPr>
      <w:pStyle w:val="Intestazione"/>
    </w:pPr>
    <w:del w:id="4" w:author="Autore">
      <w:r w:rsidRPr="0005165F" w:rsidDel="00EE5A36">
        <w:rPr>
          <w:noProof/>
          <w:color w:val="004288"/>
          <w:sz w:val="18"/>
          <w:szCs w:val="18"/>
        </w:rPr>
        <w:drawing>
          <wp:anchor distT="0" distB="0" distL="114300" distR="114300" simplePos="0" relativeHeight="251661312" behindDoc="0" locked="0" layoutInCell="1" allowOverlap="1" wp14:anchorId="1110EDD4" wp14:editId="77EE5EA9">
            <wp:simplePos x="0" y="0"/>
            <wp:positionH relativeFrom="column">
              <wp:posOffset>-136288</wp:posOffset>
            </wp:positionH>
            <wp:positionV relativeFrom="page">
              <wp:posOffset>457200</wp:posOffset>
            </wp:positionV>
            <wp:extent cx="1212605" cy="298800"/>
            <wp:effectExtent l="0" t="0" r="0" b="6350"/>
            <wp:wrapNone/>
            <wp:docPr id="813457953" name="Immagine 813457953"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457953" name="Immagine 813457953" descr="Immagine che contiene Elementi grafici, Carattere, grafica,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p w14:paraId="0E2A68EA"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1699F726" w:rsidR="007B7891" w:rsidRDefault="00B6365E" w:rsidP="00B6365E">
    <w:pPr>
      <w:pStyle w:val="Intestazione"/>
      <w:jc w:val="left"/>
    </w:pPr>
    <w:del w:id="16" w:author="Autore">
      <w:r w:rsidRPr="0005165F" w:rsidDel="00EE5A36">
        <w:rPr>
          <w:noProof/>
          <w:color w:val="004288"/>
          <w:sz w:val="18"/>
          <w:szCs w:val="18"/>
        </w:rPr>
        <w:drawing>
          <wp:anchor distT="0" distB="0" distL="114300" distR="114300" simplePos="0" relativeHeight="251659264" behindDoc="0" locked="0" layoutInCell="1" allowOverlap="1" wp14:anchorId="57BF2AFB" wp14:editId="2BAB2A79">
            <wp:simplePos x="0" y="0"/>
            <wp:positionH relativeFrom="column">
              <wp:posOffset>-313899</wp:posOffset>
            </wp:positionH>
            <wp:positionV relativeFrom="page">
              <wp:posOffset>511791</wp:posOffset>
            </wp:positionV>
            <wp:extent cx="1212605" cy="298800"/>
            <wp:effectExtent l="0" t="0" r="0" b="6350"/>
            <wp:wrapNone/>
            <wp:docPr id="463912499" name="Immagine 46391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ilippone Giovanna">
    <w15:presenceInfo w15:providerId="AD" w15:userId="S::giovanna.filippone@consip.it::0c2f6f6e-e4a7-4e77-8f26-53389119f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56287"/>
    <w:rsid w:val="000E0D19"/>
    <w:rsid w:val="000E78E0"/>
    <w:rsid w:val="001105D3"/>
    <w:rsid w:val="00111D74"/>
    <w:rsid w:val="00172D0D"/>
    <w:rsid w:val="00183B0E"/>
    <w:rsid w:val="001D1B46"/>
    <w:rsid w:val="0020189B"/>
    <w:rsid w:val="0038787E"/>
    <w:rsid w:val="003E3428"/>
    <w:rsid w:val="00411E98"/>
    <w:rsid w:val="00445D99"/>
    <w:rsid w:val="00453AEB"/>
    <w:rsid w:val="00497487"/>
    <w:rsid w:val="004B1D87"/>
    <w:rsid w:val="00506EA0"/>
    <w:rsid w:val="0052325B"/>
    <w:rsid w:val="005621A4"/>
    <w:rsid w:val="005A5D13"/>
    <w:rsid w:val="005F41F2"/>
    <w:rsid w:val="005F6E66"/>
    <w:rsid w:val="006043C2"/>
    <w:rsid w:val="00607CB1"/>
    <w:rsid w:val="00614195"/>
    <w:rsid w:val="0062548B"/>
    <w:rsid w:val="006318FB"/>
    <w:rsid w:val="00637ACA"/>
    <w:rsid w:val="006B21B6"/>
    <w:rsid w:val="006B6572"/>
    <w:rsid w:val="007103CF"/>
    <w:rsid w:val="00750C11"/>
    <w:rsid w:val="007B7891"/>
    <w:rsid w:val="007F0195"/>
    <w:rsid w:val="008032D6"/>
    <w:rsid w:val="00804262"/>
    <w:rsid w:val="00837551"/>
    <w:rsid w:val="008B23CC"/>
    <w:rsid w:val="00965832"/>
    <w:rsid w:val="009B3BB3"/>
    <w:rsid w:val="009C1C72"/>
    <w:rsid w:val="009D6230"/>
    <w:rsid w:val="009E4BAF"/>
    <w:rsid w:val="00A10D71"/>
    <w:rsid w:val="00A457BC"/>
    <w:rsid w:val="00A517D8"/>
    <w:rsid w:val="00A62257"/>
    <w:rsid w:val="00A70049"/>
    <w:rsid w:val="00AD0ED7"/>
    <w:rsid w:val="00B13160"/>
    <w:rsid w:val="00B17F70"/>
    <w:rsid w:val="00B30311"/>
    <w:rsid w:val="00B6365E"/>
    <w:rsid w:val="00B7535F"/>
    <w:rsid w:val="00B839A2"/>
    <w:rsid w:val="00BB0D67"/>
    <w:rsid w:val="00C45B61"/>
    <w:rsid w:val="00C641BB"/>
    <w:rsid w:val="00C7394E"/>
    <w:rsid w:val="00C86410"/>
    <w:rsid w:val="00CB727D"/>
    <w:rsid w:val="00CC7242"/>
    <w:rsid w:val="00D535AE"/>
    <w:rsid w:val="00DC1C5F"/>
    <w:rsid w:val="00DC7FE4"/>
    <w:rsid w:val="00DD31CA"/>
    <w:rsid w:val="00DE698C"/>
    <w:rsid w:val="00E54FBC"/>
    <w:rsid w:val="00E5503D"/>
    <w:rsid w:val="00EE5A36"/>
    <w:rsid w:val="00EF1691"/>
    <w:rsid w:val="00F773B8"/>
    <w:rsid w:val="00FF52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E5A36"/>
    <w:pPr>
      <w:pBdr>
        <w:top w:val="single" w:sz="4" w:space="1" w:color="auto"/>
      </w:pBdr>
      <w:tabs>
        <w:tab w:val="center" w:pos="4819"/>
        <w:tab w:val="right" w:pos="9638"/>
      </w:tabs>
      <w:spacing w:line="360" w:lineRule="auto"/>
      <w:jc w:val="left"/>
      <w:pPrChange w:id="0" w:author="Autore">
        <w:pPr>
          <w:widowControl w:val="0"/>
          <w:pBdr>
            <w:top w:val="single" w:sz="4" w:space="1" w:color="auto"/>
          </w:pBdr>
          <w:tabs>
            <w:tab w:val="center" w:pos="4819"/>
            <w:tab w:val="right" w:pos="9638"/>
          </w:tabs>
          <w:autoSpaceDE w:val="0"/>
          <w:autoSpaceDN w:val="0"/>
          <w:adjustRightInd w:val="0"/>
          <w:spacing w:line="360" w:lineRule="auto"/>
          <w:jc w:val="right"/>
        </w:pPr>
      </w:pPrChange>
    </w:pPr>
    <w:rPr>
      <w:rFonts w:ascii="Calibri" w:hAnsi="Calibri"/>
      <w:sz w:val="18"/>
      <w:szCs w:val="18"/>
      <w:rPrChange w:id="0" w:author="Autore">
        <w:rPr>
          <w:rFonts w:ascii="Calibri" w:hAnsi="Calibri"/>
          <w:kern w:val="2"/>
          <w:sz w:val="18"/>
          <w:szCs w:val="18"/>
          <w:lang w:val="it-IT" w:eastAsia="it-IT" w:bidi="ar-SA"/>
        </w:rPr>
      </w:rPrChange>
    </w:rPr>
  </w:style>
  <w:style w:type="character" w:customStyle="1" w:styleId="PidipaginaCarattere">
    <w:name w:val="Piè di pagina Carattere"/>
    <w:basedOn w:val="Carpredefinitoparagrafo"/>
    <w:link w:val="Pidipagina"/>
    <w:rsid w:val="00EE5A36"/>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B6365E"/>
    <w:pPr>
      <w:jc w:val="both"/>
    </w:pPr>
    <w:rPr>
      <w:rFonts w:ascii="Calibri"/>
      <w:b/>
      <w:color w:val="000000" w:themeColor="dark1"/>
      <w:sz w:val="20"/>
    </w:rPr>
  </w:style>
  <w:style w:type="paragraph" w:styleId="Revisione">
    <w:name w:val="Revision"/>
    <w:hidden/>
    <w:uiPriority w:val="99"/>
    <w:semiHidden/>
    <w:rsid w:val="006B657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03767">
      <w:bodyDiv w:val="1"/>
      <w:marLeft w:val="0"/>
      <w:marRight w:val="0"/>
      <w:marTop w:val="0"/>
      <w:marBottom w:val="0"/>
      <w:divBdr>
        <w:top w:val="none" w:sz="0" w:space="0" w:color="auto"/>
        <w:left w:val="none" w:sz="0" w:space="0" w:color="auto"/>
        <w:bottom w:val="none" w:sz="0" w:space="0" w:color="auto"/>
        <w:right w:val="none" w:sz="0" w:space="0" w:color="auto"/>
      </w:divBdr>
    </w:div>
    <w:div w:id="1073310172">
      <w:bodyDiv w:val="1"/>
      <w:marLeft w:val="0"/>
      <w:marRight w:val="0"/>
      <w:marTop w:val="0"/>
      <w:marBottom w:val="0"/>
      <w:divBdr>
        <w:top w:val="none" w:sz="0" w:space="0" w:color="auto"/>
        <w:left w:val="none" w:sz="0" w:space="0" w:color="auto"/>
        <w:bottom w:val="none" w:sz="0" w:space="0" w:color="auto"/>
        <w:right w:val="none" w:sz="0" w:space="0" w:color="auto"/>
      </w:divBdr>
    </w:div>
    <w:div w:id="1846166412">
      <w:bodyDiv w:val="1"/>
      <w:marLeft w:val="0"/>
      <w:marRight w:val="0"/>
      <w:marTop w:val="0"/>
      <w:marBottom w:val="0"/>
      <w:divBdr>
        <w:top w:val="none" w:sz="0" w:space="0" w:color="auto"/>
        <w:left w:val="none" w:sz="0" w:space="0" w:color="auto"/>
        <w:bottom w:val="none" w:sz="0" w:space="0" w:color="auto"/>
        <w:right w:val="none" w:sz="0" w:space="0" w:color="auto"/>
      </w:divBdr>
    </w:div>
    <w:div w:id="209905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6624CC-127D-489A-AEA3-D5E12C39E68E}">
  <ds:schemaRefs>
    <ds:schemaRef ds:uri="http://schemas.openxmlformats.org/officeDocument/2006/bibliography"/>
  </ds:schemaRefs>
</ds:datastoreItem>
</file>

<file path=customXml/itemProps2.xml><?xml version="1.0" encoding="utf-8"?>
<ds:datastoreItem xmlns:ds="http://schemas.openxmlformats.org/officeDocument/2006/customXml" ds:itemID="{FC2E29E3-C854-4C15-B914-7E306C3D0E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D15C62-DD5C-41EE-8A3A-BEAFF9633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060436-FAB5-45FB-9D72-62284DA787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1154</Words>
  <Characters>7931</Characters>
  <Application>Microsoft Office Word</Application>
  <DocSecurity>0</DocSecurity>
  <Lines>176</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2025-11-07T15:10:00Z</dcterms:created>
  <dcterms:modified xsi:type="dcterms:W3CDTF">2025-11-12T08:58:00Z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